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CC7" w:rsidRPr="00A152AA" w:rsidRDefault="009D5ACB" w:rsidP="0028439A">
      <w:pPr>
        <w:numPr>
          <w:ins w:id="0" w:author="monika.wojcik" w:date="2010-07-14T11:20:00Z"/>
        </w:num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Załącznik nr </w:t>
      </w:r>
      <w:r w:rsidR="002522E1" w:rsidRPr="00A152AA">
        <w:rPr>
          <w:rFonts w:ascii="Calibri" w:hAnsi="Calibri"/>
          <w:sz w:val="20"/>
        </w:rPr>
        <w:t>1</w:t>
      </w:r>
      <w:r w:rsidR="003D1EB0" w:rsidRPr="00A152AA">
        <w:rPr>
          <w:rFonts w:ascii="Calibri" w:hAnsi="Calibri"/>
          <w:sz w:val="20"/>
        </w:rPr>
        <w:t xml:space="preserve"> do SWZ </w:t>
      </w:r>
    </w:p>
    <w:p w:rsidR="003D1EB0" w:rsidRPr="00A152AA" w:rsidRDefault="00685343" w:rsidP="0028439A">
      <w:pPr>
        <w:spacing w:before="120" w:line="276" w:lineRule="auto"/>
        <w:rPr>
          <w:rFonts w:ascii="Calibri" w:hAnsi="Calibri"/>
          <w:sz w:val="20"/>
        </w:rPr>
      </w:pPr>
      <w:r w:rsidRPr="006B53B3">
        <w:rPr>
          <w:rFonts w:ascii="Calibri" w:hAnsi="Calibri"/>
          <w:sz w:val="20"/>
        </w:rPr>
        <w:t>Nr postępowania: S</w:t>
      </w:r>
      <w:r w:rsidR="00211CFD">
        <w:rPr>
          <w:rFonts w:ascii="Calibri" w:hAnsi="Calibri"/>
          <w:sz w:val="20"/>
        </w:rPr>
        <w:t>A.270.2.2.2022</w:t>
      </w:r>
    </w:p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C97AF8" w:rsidRPr="00A152AA" w:rsidRDefault="00C97AF8" w:rsidP="0028439A">
      <w:pPr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3D1EB0" w:rsidP="003C133F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 WYKONAWCY</w:t>
      </w:r>
    </w:p>
    <w:p w:rsidR="009D5ACB" w:rsidRPr="00A152AA" w:rsidRDefault="009D5ACB" w:rsidP="0028439A">
      <w:pPr>
        <w:pStyle w:val="Nagwek1"/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C1100F" w:rsidP="00715AE5">
      <w:pPr>
        <w:pStyle w:val="Nagwek1"/>
        <w:tabs>
          <w:tab w:val="clear" w:pos="0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....</w:t>
      </w:r>
    </w:p>
    <w:p w:rsidR="00C86598" w:rsidRPr="00A152AA" w:rsidRDefault="00C86598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………………………………….......................................................................................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.......................</w:t>
      </w:r>
      <w:r w:rsidR="00754DC7" w:rsidRPr="00A152AA">
        <w:rPr>
          <w:rFonts w:ascii="Calibri" w:hAnsi="Calibri"/>
          <w:sz w:val="20"/>
        </w:rPr>
        <w:t>...</w:t>
      </w:r>
      <w:r w:rsidR="004E2E14" w:rsidRPr="00A152AA">
        <w:rPr>
          <w:rFonts w:ascii="Calibri" w:hAnsi="Calibri"/>
          <w:sz w:val="20"/>
        </w:rPr>
        <w:t>.................</w:t>
      </w:r>
      <w:r w:rsidR="00754DC7" w:rsidRPr="00A152AA">
        <w:rPr>
          <w:rFonts w:ascii="Calibri" w:hAnsi="Calibri"/>
          <w:sz w:val="20"/>
        </w:rPr>
        <w:t>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tabs>
          <w:tab w:val="clear" w:pos="283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34495" w:rsidRPr="00A152AA" w:rsidRDefault="0028439A" w:rsidP="00D54026">
      <w:pPr>
        <w:widowControl/>
        <w:suppressAutoHyphens w:val="0"/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eastAsia="Times New Roman" w:hAnsi="Calibri"/>
          <w:sz w:val="20"/>
        </w:rPr>
        <w:t>R</w:t>
      </w:r>
      <w:r w:rsidR="00F40E88" w:rsidRPr="00A152AA">
        <w:rPr>
          <w:rFonts w:ascii="Calibri" w:eastAsia="Times New Roman" w:hAnsi="Calibri"/>
          <w:sz w:val="20"/>
        </w:rPr>
        <w:t>egon</w:t>
      </w:r>
      <w:r w:rsidRPr="00A152AA">
        <w:rPr>
          <w:rFonts w:ascii="Calibri" w:eastAsia="Times New Roman" w:hAnsi="Calibri"/>
          <w:sz w:val="20"/>
        </w:rPr>
        <w:t xml:space="preserve">: </w:t>
      </w:r>
      <w:r w:rsidR="00F40E88" w:rsidRPr="00A152AA">
        <w:rPr>
          <w:rFonts w:ascii="Calibri" w:eastAsia="Times New Roman" w:hAnsi="Calibri"/>
          <w:sz w:val="20"/>
        </w:rPr>
        <w:t>……….</w:t>
      </w:r>
      <w:r w:rsidR="00684DC6" w:rsidRPr="00A152AA">
        <w:rPr>
          <w:rFonts w:ascii="Calibri" w:eastAsia="Times New Roman" w:hAnsi="Calibri"/>
          <w:sz w:val="20"/>
        </w:rPr>
        <w:t xml:space="preserve">..…………………….. </w:t>
      </w:r>
      <w:r w:rsidR="00F40E88" w:rsidRPr="00A152AA">
        <w:rPr>
          <w:rFonts w:ascii="Calibri" w:eastAsia="Times New Roman" w:hAnsi="Calibri"/>
          <w:sz w:val="20"/>
        </w:rPr>
        <w:t>NIP: …</w:t>
      </w:r>
      <w:r w:rsidRPr="00A152AA">
        <w:rPr>
          <w:rFonts w:ascii="Calibri" w:eastAsia="Times New Roman" w:hAnsi="Calibri"/>
          <w:sz w:val="20"/>
        </w:rPr>
        <w:t>…</w:t>
      </w:r>
      <w:r w:rsidR="00684DC6" w:rsidRPr="00A152AA">
        <w:rPr>
          <w:rFonts w:ascii="Calibri" w:eastAsia="Times New Roman" w:hAnsi="Calibri"/>
          <w:sz w:val="20"/>
        </w:rPr>
        <w:t>……..</w:t>
      </w:r>
      <w:r w:rsidRPr="00A152AA">
        <w:rPr>
          <w:rFonts w:ascii="Calibri" w:eastAsia="Times New Roman" w:hAnsi="Calibri"/>
          <w:sz w:val="20"/>
        </w:rPr>
        <w:t>……………………………</w:t>
      </w:r>
      <w:r w:rsidR="00D54026" w:rsidRPr="00A152AA">
        <w:rPr>
          <w:rFonts w:ascii="Calibri" w:eastAsia="Times New Roman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A</w:t>
      </w:r>
      <w:r w:rsidR="00434495" w:rsidRPr="00A152AA">
        <w:rPr>
          <w:rFonts w:ascii="Calibri" w:hAnsi="Calibri"/>
          <w:sz w:val="20"/>
        </w:rPr>
        <w:t>dres poczty elektronicznej: …</w:t>
      </w:r>
      <w:r w:rsidR="00684DC6" w:rsidRPr="00A152AA">
        <w:rPr>
          <w:rFonts w:ascii="Calibri" w:hAnsi="Calibri"/>
          <w:sz w:val="20"/>
        </w:rPr>
        <w:t>……………….……….</w:t>
      </w:r>
      <w:r w:rsidR="00434495" w:rsidRPr="00A152AA">
        <w:rPr>
          <w:rFonts w:ascii="Calibri" w:hAnsi="Calibri"/>
          <w:sz w:val="20"/>
        </w:rPr>
        <w:t>…………….</w:t>
      </w:r>
    </w:p>
    <w:p w:rsidR="002B6F95" w:rsidRPr="00A152AA" w:rsidRDefault="002B6F95" w:rsidP="00684DC6">
      <w:pPr>
        <w:spacing w:before="120" w:line="276" w:lineRule="auto"/>
        <w:rPr>
          <w:rFonts w:ascii="Calibri" w:hAnsi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8303C6" w:rsidRPr="006B53B3" w:rsidRDefault="00434495" w:rsidP="00653849">
      <w:pPr>
        <w:pStyle w:val="Nagwek7"/>
        <w:spacing w:before="120" w:after="0" w:line="276" w:lineRule="auto"/>
        <w:ind w:left="567" w:hanging="567"/>
        <w:jc w:val="both"/>
        <w:rPr>
          <w:rFonts w:ascii="Calibri" w:hAnsi="Calibri"/>
          <w:sz w:val="20"/>
          <w:szCs w:val="20"/>
        </w:rPr>
      </w:pPr>
      <w:r w:rsidRPr="00A152AA">
        <w:rPr>
          <w:rFonts w:ascii="Calibri" w:hAnsi="Calibri"/>
          <w:sz w:val="20"/>
          <w:szCs w:val="20"/>
        </w:rPr>
        <w:t xml:space="preserve">Przystępując do </w:t>
      </w:r>
      <w:r w:rsidRPr="006B53B3">
        <w:rPr>
          <w:rFonts w:ascii="Calibri" w:hAnsi="Calibri"/>
          <w:sz w:val="20"/>
          <w:szCs w:val="20"/>
        </w:rPr>
        <w:t>postępowania o</w:t>
      </w:r>
      <w:r w:rsidRPr="006B53B3">
        <w:rPr>
          <w:sz w:val="20"/>
          <w:szCs w:val="20"/>
        </w:rPr>
        <w:t xml:space="preserve"> </w:t>
      </w:r>
      <w:r w:rsidRPr="006B53B3">
        <w:rPr>
          <w:rFonts w:ascii="Calibri" w:hAnsi="Calibri"/>
          <w:sz w:val="20"/>
          <w:szCs w:val="20"/>
        </w:rPr>
        <w:t>udzielenie zamówienia publicznego na roboty budowlane</w:t>
      </w:r>
      <w:r w:rsidRPr="006B53B3">
        <w:rPr>
          <w:b/>
          <w:sz w:val="20"/>
          <w:szCs w:val="20"/>
        </w:rPr>
        <w:t xml:space="preserve"> </w:t>
      </w:r>
      <w:r w:rsidR="008303C6" w:rsidRPr="006B53B3">
        <w:rPr>
          <w:rFonts w:ascii="Calibri" w:hAnsi="Calibri"/>
          <w:sz w:val="20"/>
          <w:szCs w:val="20"/>
        </w:rPr>
        <w:t xml:space="preserve">pn.: </w:t>
      </w:r>
    </w:p>
    <w:p w:rsidR="00DC2C56" w:rsidRDefault="00DC2C56" w:rsidP="00F02963">
      <w:pPr>
        <w:widowControl/>
        <w:spacing w:before="120"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DC2C56">
        <w:rPr>
          <w:rFonts w:ascii="Calibri" w:hAnsi="Calibri" w:cs="Calibri"/>
          <w:b/>
          <w:sz w:val="20"/>
          <w:u w:val="single"/>
        </w:rPr>
        <w:t>Przeb</w:t>
      </w:r>
      <w:bookmarkStart w:id="1" w:name="_Hlk105672925"/>
      <w:r w:rsidRPr="00DC2C56">
        <w:rPr>
          <w:rFonts w:ascii="Calibri" w:hAnsi="Calibri" w:cs="Calibri"/>
          <w:b/>
          <w:sz w:val="20"/>
          <w:u w:val="single"/>
        </w:rPr>
        <w:t xml:space="preserve">udowa </w:t>
      </w:r>
      <w:bookmarkStart w:id="2" w:name="_Hlk106102671"/>
      <w:r w:rsidRPr="00DC2C56">
        <w:rPr>
          <w:rFonts w:ascii="Calibri" w:hAnsi="Calibri" w:cs="Calibri"/>
          <w:b/>
          <w:sz w:val="20"/>
          <w:u w:val="single"/>
        </w:rPr>
        <w:t>dachu na budynku administracyjnym Nadleśnictwa Zwierzyniec</w:t>
      </w:r>
      <w:bookmarkEnd w:id="1"/>
      <w:bookmarkEnd w:id="2"/>
    </w:p>
    <w:p w:rsidR="00653849" w:rsidRPr="00DC2C56" w:rsidRDefault="00DC2C56" w:rsidP="00DC2C56">
      <w:pPr>
        <w:widowControl/>
        <w:spacing w:before="120" w:line="276" w:lineRule="auto"/>
        <w:jc w:val="both"/>
        <w:rPr>
          <w:rFonts w:ascii="Calibri" w:hAnsi="Calibri" w:cs="Calibri"/>
          <w:b/>
          <w:sz w:val="20"/>
          <w:u w:val="single"/>
        </w:rPr>
      </w:pPr>
      <w:r w:rsidRPr="00DC2C56">
        <w:rPr>
          <w:rFonts w:ascii="Calibri" w:hAnsi="Calibri" w:cs="Calibri"/>
          <w:b/>
          <w:sz w:val="20"/>
          <w:u w:val="single"/>
        </w:rPr>
        <w:t xml:space="preserve"> </w:t>
      </w:r>
      <w:r w:rsidR="00434495" w:rsidRPr="00A152AA">
        <w:rPr>
          <w:rFonts w:ascii="Calibri" w:hAnsi="Calibri"/>
          <w:sz w:val="20"/>
        </w:rPr>
        <w:t xml:space="preserve">prowadzonego przez Zamawiającego – Nadleśnictwo </w:t>
      </w:r>
      <w:r w:rsidR="00BC48E0">
        <w:rPr>
          <w:rFonts w:ascii="Calibri" w:hAnsi="Calibri"/>
          <w:sz w:val="20"/>
        </w:rPr>
        <w:t>Zwierzyniec</w:t>
      </w:r>
      <w:r w:rsidR="00434495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 xml:space="preserve">w </w:t>
      </w:r>
      <w:r w:rsidR="00684DC6" w:rsidRPr="00A152AA">
        <w:rPr>
          <w:rFonts w:ascii="Calibri" w:hAnsi="Calibri"/>
          <w:b/>
          <w:sz w:val="20"/>
        </w:rPr>
        <w:t>trybie podstawowym</w:t>
      </w:r>
      <w:r w:rsidR="00653849" w:rsidRPr="00A152AA">
        <w:rPr>
          <w:rFonts w:ascii="Calibri" w:hAnsi="Calibri"/>
          <w:b/>
          <w:sz w:val="20"/>
        </w:rPr>
        <w:t xml:space="preserve"> -</w:t>
      </w:r>
      <w:r w:rsidR="00684DC6" w:rsidRPr="00A152AA">
        <w:rPr>
          <w:rFonts w:ascii="Calibri" w:hAnsi="Calibri"/>
          <w:b/>
          <w:sz w:val="20"/>
        </w:rPr>
        <w:t xml:space="preserve"> bez negocjacji</w:t>
      </w:r>
      <w:r w:rsidR="00684DC6" w:rsidRPr="00A152AA">
        <w:rPr>
          <w:rFonts w:ascii="Calibri" w:hAnsi="Calibri"/>
          <w:sz w:val="20"/>
        </w:rPr>
        <w:t>, o</w:t>
      </w:r>
      <w:r w:rsidR="0035515E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>którym mowa w art. 275 pkt 1 ustawy Prawo zamówień publicznych (</w:t>
      </w:r>
      <w:bookmarkStart w:id="3" w:name="_Hlk106190039"/>
      <w:r w:rsidR="00250FDA" w:rsidRPr="00360B07">
        <w:rPr>
          <w:rFonts w:ascii="Calibri" w:hAnsi="Calibri"/>
          <w:sz w:val="20"/>
        </w:rPr>
        <w:t>Dz.U. z 2021 r., poz. 1129, ze zm. - ustawa Pzp</w:t>
      </w:r>
      <w:bookmarkEnd w:id="3"/>
      <w:r w:rsidR="00684DC6" w:rsidRPr="00A152AA">
        <w:rPr>
          <w:rFonts w:ascii="Calibri" w:hAnsi="Calibri"/>
          <w:sz w:val="20"/>
        </w:rPr>
        <w:t xml:space="preserve">), </w:t>
      </w:r>
      <w:r w:rsidR="00AE3900" w:rsidRPr="00A152AA">
        <w:rPr>
          <w:rFonts w:ascii="Calibri" w:hAnsi="Calibri"/>
          <w:sz w:val="20"/>
        </w:rPr>
        <w:t>w </w:t>
      </w:r>
      <w:r w:rsidR="00434495"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983A15" w:rsidRPr="00A152AA" w:rsidRDefault="00653849" w:rsidP="00653849">
      <w:pPr>
        <w:widowControl/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1.</w:t>
      </w:r>
      <w:r w:rsidRPr="00A152AA">
        <w:rPr>
          <w:rFonts w:ascii="Calibri" w:hAnsi="Calibri"/>
          <w:b/>
          <w:sz w:val="20"/>
        </w:rPr>
        <w:tab/>
        <w:t>O</w:t>
      </w:r>
      <w:r w:rsidR="003D1EB0" w:rsidRPr="00A152AA">
        <w:rPr>
          <w:rFonts w:ascii="Calibri" w:hAnsi="Calibri"/>
          <w:b/>
          <w:sz w:val="20"/>
        </w:rPr>
        <w:t>feruje</w:t>
      </w:r>
      <w:r w:rsidR="00C1100F" w:rsidRPr="00A152AA">
        <w:rPr>
          <w:rFonts w:ascii="Calibri" w:hAnsi="Calibri"/>
          <w:b/>
          <w:sz w:val="20"/>
        </w:rPr>
        <w:t>my</w:t>
      </w:r>
      <w:r w:rsidR="00C1100F" w:rsidRPr="00A152AA">
        <w:rPr>
          <w:rFonts w:ascii="Calibri" w:hAnsi="Calibri"/>
          <w:sz w:val="20"/>
        </w:rPr>
        <w:t xml:space="preserve"> wykonanie zamówienia za cenę</w:t>
      </w:r>
      <w:r w:rsidR="00983A15" w:rsidRPr="00A152AA">
        <w:rPr>
          <w:rFonts w:ascii="Calibri" w:hAnsi="Calibri"/>
          <w:sz w:val="20"/>
        </w:rPr>
        <w:t xml:space="preserve"> łączną:</w:t>
      </w:r>
    </w:p>
    <w:p w:rsidR="00885AF7" w:rsidRPr="00541B8D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541B8D">
        <w:rPr>
          <w:rFonts w:ascii="Calibri" w:hAnsi="Calibri"/>
          <w:sz w:val="20"/>
        </w:rPr>
        <w:t xml:space="preserve">a) </w:t>
      </w:r>
      <w:r w:rsidR="00885AF7" w:rsidRPr="00541B8D">
        <w:rPr>
          <w:rFonts w:ascii="Calibri" w:hAnsi="Calibri"/>
          <w:sz w:val="20"/>
        </w:rPr>
        <w:t>cena netto: ……...…………</w:t>
      </w:r>
      <w:r w:rsidR="00684DC6" w:rsidRPr="00541B8D">
        <w:rPr>
          <w:rFonts w:ascii="Calibri" w:hAnsi="Calibri"/>
          <w:sz w:val="20"/>
        </w:rPr>
        <w:t>………………</w:t>
      </w:r>
      <w:r w:rsidR="00062A41" w:rsidRPr="00541B8D">
        <w:rPr>
          <w:rFonts w:ascii="Calibri" w:hAnsi="Calibri"/>
          <w:sz w:val="20"/>
        </w:rPr>
        <w:t>………</w:t>
      </w:r>
      <w:r w:rsidR="00684DC6" w:rsidRPr="00541B8D">
        <w:rPr>
          <w:rFonts w:ascii="Calibri" w:hAnsi="Calibri"/>
          <w:sz w:val="20"/>
        </w:rPr>
        <w:t>….……………………………...</w:t>
      </w:r>
    </w:p>
    <w:p w:rsidR="00885AF7" w:rsidRPr="00A152AA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541B8D">
        <w:rPr>
          <w:rFonts w:ascii="Calibri" w:hAnsi="Calibri"/>
          <w:sz w:val="20"/>
        </w:rPr>
        <w:t xml:space="preserve">b) </w:t>
      </w:r>
      <w:r w:rsidR="00885AF7" w:rsidRPr="00541B8D">
        <w:rPr>
          <w:rFonts w:ascii="Calibri" w:hAnsi="Calibri"/>
          <w:sz w:val="20"/>
        </w:rPr>
        <w:t xml:space="preserve">VAT: </w:t>
      </w:r>
      <w:r w:rsidR="00062A41" w:rsidRPr="00541B8D">
        <w:rPr>
          <w:rFonts w:ascii="Calibri" w:hAnsi="Calibri"/>
          <w:sz w:val="20"/>
        </w:rPr>
        <w:t xml:space="preserve">…..% </w:t>
      </w:r>
      <w:r w:rsidR="00885AF7" w:rsidRPr="00A152AA">
        <w:rPr>
          <w:rFonts w:ascii="Calibri" w:hAnsi="Calibri"/>
          <w:sz w:val="20"/>
        </w:rPr>
        <w:t>……………………………...……………………</w:t>
      </w:r>
      <w:r w:rsidR="00684DC6" w:rsidRPr="00A152AA">
        <w:rPr>
          <w:rFonts w:ascii="Calibri" w:hAnsi="Calibri"/>
          <w:sz w:val="20"/>
        </w:rPr>
        <w:t>………………………..</w:t>
      </w:r>
      <w:r w:rsidR="00885AF7" w:rsidRPr="00A152AA">
        <w:rPr>
          <w:rFonts w:ascii="Calibri" w:hAnsi="Calibri"/>
          <w:sz w:val="20"/>
        </w:rPr>
        <w:t>..</w:t>
      </w:r>
    </w:p>
    <w:p w:rsidR="00885AF7" w:rsidRPr="00A152AA" w:rsidRDefault="003834B9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eastAsia="Times New Roman" w:hAnsi="Calibri" w:cs="Times New Roman"/>
          <w:sz w:val="20"/>
        </w:rPr>
        <w:t>c)</w:t>
      </w:r>
      <w:r w:rsidR="00885AF7" w:rsidRPr="00A152AA">
        <w:rPr>
          <w:rFonts w:ascii="Calibri" w:eastAsia="Times New Roman" w:hAnsi="Calibri" w:cs="Times New Roman"/>
          <w:sz w:val="20"/>
        </w:rPr>
        <w:t xml:space="preserve"> cena brutto: ……..</w:t>
      </w:r>
      <w:r w:rsidR="00684DC6" w:rsidRPr="00A152AA">
        <w:rPr>
          <w:rFonts w:ascii="Calibri" w:hAnsi="Calibri" w:cs="Times New Roman"/>
          <w:sz w:val="20"/>
        </w:rPr>
        <w:t>…………………………………………………</w:t>
      </w:r>
      <w:r w:rsidR="00062A41" w:rsidRPr="00A152AA">
        <w:rPr>
          <w:rFonts w:ascii="Calibri" w:hAnsi="Calibri" w:cs="Times New Roman"/>
          <w:sz w:val="20"/>
        </w:rPr>
        <w:t>………..</w:t>
      </w:r>
      <w:r w:rsidR="00684DC6" w:rsidRPr="00A152AA">
        <w:rPr>
          <w:rFonts w:ascii="Calibri" w:hAnsi="Calibri" w:cs="Times New Roman"/>
          <w:sz w:val="20"/>
        </w:rPr>
        <w:t>.......</w:t>
      </w:r>
      <w:r w:rsidR="00885AF7" w:rsidRPr="00A152AA">
        <w:rPr>
          <w:rFonts w:ascii="Calibri" w:hAnsi="Calibri" w:cs="Times New Roman"/>
          <w:sz w:val="20"/>
        </w:rPr>
        <w:t>...</w:t>
      </w:r>
    </w:p>
    <w:p w:rsidR="00885AF7" w:rsidRPr="00A152AA" w:rsidRDefault="00885AF7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hAnsi="Calibri" w:cs="Times New Roman"/>
          <w:sz w:val="20"/>
        </w:rPr>
        <w:t>Słownie: …………………………………………………………………………….............</w:t>
      </w:r>
      <w:r w:rsidR="00684DC6" w:rsidRPr="00A152AA">
        <w:rPr>
          <w:rFonts w:ascii="Calibri" w:hAnsi="Calibri" w:cs="Times New Roman"/>
          <w:sz w:val="20"/>
        </w:rPr>
        <w:t>...........................................</w:t>
      </w:r>
      <w:r w:rsidR="002B6F95" w:rsidRPr="00A152AA">
        <w:rPr>
          <w:rFonts w:ascii="Calibri" w:hAnsi="Calibri" w:cs="Times New Roman"/>
          <w:sz w:val="20"/>
        </w:rPr>
        <w:t>...............</w:t>
      </w:r>
      <w:r w:rsidR="00684DC6" w:rsidRPr="00A152AA">
        <w:rPr>
          <w:rFonts w:ascii="Calibri" w:hAnsi="Calibri" w:cs="Times New Roman"/>
          <w:sz w:val="20"/>
        </w:rPr>
        <w:t>............</w:t>
      </w:r>
    </w:p>
    <w:p w:rsidR="004D1848" w:rsidRPr="006B53B3" w:rsidRDefault="00653849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8402FB" w:rsidRPr="00A152AA">
        <w:rPr>
          <w:rFonts w:ascii="Calibri" w:hAnsi="Calibri"/>
          <w:sz w:val="20"/>
        </w:rPr>
        <w:t xml:space="preserve">SWZ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 xml:space="preserve">oraz zgodnie ze </w:t>
      </w:r>
      <w:r w:rsidR="008402FB" w:rsidRPr="006B53B3">
        <w:rPr>
          <w:rFonts w:ascii="Calibri" w:hAnsi="Calibri"/>
          <w:sz w:val="20"/>
        </w:rPr>
        <w:t>złożoną Ofertą.</w:t>
      </w:r>
    </w:p>
    <w:p w:rsidR="0067656F" w:rsidRPr="006B53B3" w:rsidRDefault="006B0BEF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6B53B3">
        <w:rPr>
          <w:rFonts w:ascii="Calibri" w:hAnsi="Calibri" w:cs="Calibri"/>
          <w:b/>
          <w:sz w:val="20"/>
        </w:rPr>
        <w:t>3</w:t>
      </w:r>
      <w:r w:rsidR="0067656F" w:rsidRPr="006B53B3">
        <w:rPr>
          <w:rFonts w:ascii="Calibri" w:hAnsi="Calibri" w:cs="Calibri"/>
          <w:b/>
          <w:sz w:val="20"/>
        </w:rPr>
        <w:t>.</w:t>
      </w:r>
      <w:r w:rsidR="0067656F" w:rsidRPr="006B53B3">
        <w:rPr>
          <w:rFonts w:ascii="Calibri" w:hAnsi="Calibri" w:cs="Calibri"/>
          <w:sz w:val="20"/>
        </w:rPr>
        <w:tab/>
        <w:t>Wynagrodzenie, o którym mowa w ust. 1, za wykonanie przedmiotu zamówienia nie będzie*/będzie* zmieniane w toku realizacji umowy i nie będzie*/będzie* podlegało waloryzacji, z wyjątkiem okoliczności*/na zasadach* przewidzianych w treści wzoru umowy.</w:t>
      </w:r>
    </w:p>
    <w:p w:rsidR="004D1848" w:rsidRPr="006B53B3" w:rsidRDefault="006B0BEF" w:rsidP="0088381A">
      <w:pPr>
        <w:widowControl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6B53B3">
        <w:rPr>
          <w:rFonts w:ascii="Calibri" w:hAnsi="Calibri"/>
          <w:b/>
          <w:sz w:val="20"/>
        </w:rPr>
        <w:t>4</w:t>
      </w:r>
      <w:r w:rsidR="00055152" w:rsidRPr="006B53B3">
        <w:rPr>
          <w:rFonts w:ascii="Calibri" w:hAnsi="Calibri"/>
          <w:b/>
          <w:sz w:val="20"/>
        </w:rPr>
        <w:t>.</w:t>
      </w:r>
      <w:r w:rsidR="00715AE5" w:rsidRPr="006B53B3">
        <w:rPr>
          <w:rFonts w:ascii="Calibri" w:hAnsi="Calibri"/>
          <w:b/>
          <w:sz w:val="20"/>
        </w:rPr>
        <w:tab/>
      </w:r>
      <w:r w:rsidR="008402FB" w:rsidRPr="006B53B3">
        <w:rPr>
          <w:rFonts w:ascii="Calibri" w:hAnsi="Calibri"/>
          <w:b/>
          <w:bCs/>
          <w:sz w:val="20"/>
        </w:rPr>
        <w:t>Oświadczamy,</w:t>
      </w:r>
      <w:r w:rsidR="008402FB" w:rsidRPr="006B53B3">
        <w:rPr>
          <w:rFonts w:ascii="Calibri" w:hAnsi="Calibri"/>
          <w:b/>
          <w:sz w:val="20"/>
        </w:rPr>
        <w:t xml:space="preserve"> że</w:t>
      </w:r>
      <w:r w:rsidR="008402FB" w:rsidRPr="006B53B3">
        <w:rPr>
          <w:rFonts w:ascii="Calibri" w:hAnsi="Calibri"/>
          <w:sz w:val="20"/>
        </w:rPr>
        <w:t xml:space="preserve"> zamówienie zrealizujemy</w:t>
      </w:r>
      <w:r w:rsidR="00F40E88" w:rsidRPr="006B53B3">
        <w:rPr>
          <w:rFonts w:ascii="Calibri" w:hAnsi="Calibri"/>
          <w:sz w:val="20"/>
        </w:rPr>
        <w:t xml:space="preserve"> zgodnie</w:t>
      </w:r>
      <w:r w:rsidR="008402FB" w:rsidRPr="006B53B3">
        <w:rPr>
          <w:rFonts w:ascii="Calibri" w:hAnsi="Calibri"/>
          <w:sz w:val="20"/>
        </w:rPr>
        <w:t xml:space="preserve"> </w:t>
      </w:r>
      <w:r w:rsidR="00283543" w:rsidRPr="006B53B3">
        <w:rPr>
          <w:rFonts w:ascii="Calibri" w:hAnsi="Calibri"/>
          <w:sz w:val="20"/>
        </w:rPr>
        <w:t>z SWZ, w tym zgodnie z zawartym w niej wzorem umowy, w</w:t>
      </w:r>
      <w:r w:rsidR="00CB378E">
        <w:rPr>
          <w:rFonts w:ascii="Calibri" w:hAnsi="Calibri"/>
          <w:sz w:val="20"/>
        </w:rPr>
        <w:t> </w:t>
      </w:r>
      <w:r w:rsidR="008402FB" w:rsidRPr="006B53B3">
        <w:rPr>
          <w:rFonts w:ascii="Calibri" w:hAnsi="Calibri"/>
          <w:sz w:val="20"/>
        </w:rPr>
        <w:t>terminie</w:t>
      </w:r>
      <w:r w:rsidR="0084386F" w:rsidRPr="006B53B3">
        <w:rPr>
          <w:rFonts w:ascii="Calibri" w:hAnsi="Calibri"/>
          <w:sz w:val="20"/>
        </w:rPr>
        <w:t xml:space="preserve"> wskazanym w S</w:t>
      </w:r>
      <w:r w:rsidR="00684DC6" w:rsidRPr="006B53B3">
        <w:rPr>
          <w:rFonts w:ascii="Calibri" w:hAnsi="Calibri"/>
          <w:sz w:val="20"/>
        </w:rPr>
        <w:t>WZ.</w:t>
      </w:r>
    </w:p>
    <w:p w:rsidR="004D1848" w:rsidRPr="006B53B3" w:rsidRDefault="006B0BE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5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</w:rPr>
        <w:t>Oświadczamy, że</w:t>
      </w:r>
      <w:r w:rsidR="008402FB" w:rsidRPr="006B53B3">
        <w:rPr>
          <w:rFonts w:ascii="Calibri" w:hAnsi="Calibri" w:cs="Times New Roman"/>
        </w:rPr>
        <w:t xml:space="preserve"> zapoznaliśmy się z </w:t>
      </w:r>
      <w:r w:rsidR="00434495" w:rsidRPr="006B53B3">
        <w:rPr>
          <w:rFonts w:ascii="Calibri" w:hAnsi="Calibri" w:cs="Times New Roman"/>
        </w:rPr>
        <w:t xml:space="preserve">treścią SWZ wraz załącznikami </w:t>
      </w:r>
      <w:r w:rsidR="00234490" w:rsidRPr="006B53B3">
        <w:rPr>
          <w:rFonts w:ascii="Calibri" w:hAnsi="Calibri" w:cs="Times New Roman"/>
        </w:rPr>
        <w:t xml:space="preserve">i </w:t>
      </w:r>
      <w:r w:rsidR="008402FB" w:rsidRPr="006B53B3">
        <w:rPr>
          <w:rFonts w:ascii="Calibri" w:hAnsi="Calibri" w:cs="Times New Roman"/>
        </w:rPr>
        <w:t>nie wnosimy do nich zastrzeżeń</w:t>
      </w:r>
      <w:r w:rsidR="00CC16C9" w:rsidRPr="006B53B3">
        <w:rPr>
          <w:rFonts w:ascii="Calibri" w:hAnsi="Calibri" w:cs="Times New Roman"/>
        </w:rPr>
        <w:t>,</w:t>
      </w:r>
      <w:r w:rsidR="008402FB" w:rsidRPr="006B53B3">
        <w:rPr>
          <w:rFonts w:ascii="Calibri" w:hAnsi="Calibri" w:cs="Times New Roman"/>
        </w:rPr>
        <w:t xml:space="preserve"> oraz że </w:t>
      </w:r>
      <w:r w:rsidR="00B95FB1" w:rsidRPr="006B53B3">
        <w:rPr>
          <w:rFonts w:ascii="Calibri" w:hAnsi="Calibri" w:cs="Times New Roman"/>
        </w:rPr>
        <w:t>uzyskaliśmy</w:t>
      </w:r>
      <w:r w:rsidR="008402FB" w:rsidRPr="006B53B3">
        <w:rPr>
          <w:rFonts w:ascii="Calibri" w:hAnsi="Calibri" w:cs="Times New Roman"/>
        </w:rPr>
        <w:t xml:space="preserve"> niezbędne do przygotowania Oferty informacje.</w:t>
      </w:r>
    </w:p>
    <w:p w:rsidR="004D1848" w:rsidRPr="006B53B3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6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</w:rPr>
        <w:t>Oświadczamy, że</w:t>
      </w:r>
      <w:r w:rsidR="008402FB" w:rsidRPr="006B53B3">
        <w:rPr>
          <w:rFonts w:ascii="Calibri" w:hAnsi="Calibri" w:cs="Times New Roman"/>
        </w:rPr>
        <w:t xml:space="preserve"> uważamy się za związanyc</w:t>
      </w:r>
      <w:r w:rsidR="00E54511" w:rsidRPr="006B53B3">
        <w:rPr>
          <w:rFonts w:ascii="Calibri" w:hAnsi="Calibri" w:cs="Times New Roman"/>
        </w:rPr>
        <w:t>h niniejszą Ofertą przez okres 3</w:t>
      </w:r>
      <w:r w:rsidR="008402FB" w:rsidRPr="006B53B3">
        <w:rPr>
          <w:rFonts w:ascii="Calibri" w:hAnsi="Calibri" w:cs="Times New Roman"/>
        </w:rPr>
        <w:t>0</w:t>
      </w:r>
      <w:r w:rsidR="007E5E32" w:rsidRPr="006B53B3">
        <w:rPr>
          <w:rFonts w:ascii="Calibri" w:hAnsi="Calibri" w:cs="Times New Roman"/>
        </w:rPr>
        <w:t xml:space="preserve"> </w:t>
      </w:r>
      <w:r w:rsidR="008402FB" w:rsidRPr="006B53B3">
        <w:rPr>
          <w:rFonts w:ascii="Calibri" w:hAnsi="Calibri" w:cs="Times New Roman"/>
        </w:rPr>
        <w:t>dni licząc od upływu terminu składania ofert</w:t>
      </w:r>
      <w:r w:rsidR="00283543" w:rsidRPr="006B53B3">
        <w:rPr>
          <w:rFonts w:ascii="Calibri" w:hAnsi="Calibri" w:cs="Times New Roman"/>
        </w:rPr>
        <w:t>, tj. do dnia ……………………..</w:t>
      </w:r>
      <w:r w:rsidR="008402FB" w:rsidRPr="006B53B3">
        <w:rPr>
          <w:rFonts w:ascii="Calibri" w:hAnsi="Calibri" w:cs="Times New Roman"/>
        </w:rPr>
        <w:t>.</w:t>
      </w:r>
    </w:p>
    <w:p w:rsidR="0035515E" w:rsidRPr="006B53B3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b/>
        </w:rPr>
      </w:pPr>
      <w:r w:rsidRPr="006B53B3">
        <w:rPr>
          <w:rFonts w:ascii="Calibri" w:hAnsi="Calibri" w:cs="Times New Roman"/>
          <w:b/>
        </w:rPr>
        <w:t>7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8402FB" w:rsidRPr="006B53B3">
        <w:rPr>
          <w:rFonts w:ascii="Calibri" w:hAnsi="Calibri" w:cs="Times New Roman"/>
          <w:b/>
          <w:bCs/>
        </w:rPr>
        <w:t>Oferujemy</w:t>
      </w:r>
      <w:r w:rsidR="00283543" w:rsidRPr="006B53B3">
        <w:rPr>
          <w:rFonts w:ascii="Calibri" w:hAnsi="Calibri"/>
          <w:b/>
        </w:rPr>
        <w:t xml:space="preserve"> </w:t>
      </w:r>
      <w:r w:rsidR="00885AF7" w:rsidRPr="006B53B3">
        <w:rPr>
          <w:rFonts w:ascii="Calibri" w:hAnsi="Calibri"/>
          <w:bCs/>
        </w:rPr>
        <w:t>_______</w:t>
      </w:r>
      <w:r w:rsidR="00885AF7" w:rsidRPr="006B53B3">
        <w:rPr>
          <w:rFonts w:ascii="Calibri" w:hAnsi="Calibri"/>
          <w:b/>
        </w:rPr>
        <w:t xml:space="preserve"> miesięczny</w:t>
      </w:r>
      <w:r w:rsidR="00283543" w:rsidRPr="006B53B3">
        <w:rPr>
          <w:rFonts w:ascii="Calibri" w:hAnsi="Calibri"/>
          <w:b/>
        </w:rPr>
        <w:t xml:space="preserve"> (</w:t>
      </w:r>
      <w:r w:rsidR="00685343" w:rsidRPr="006B53B3">
        <w:rPr>
          <w:rFonts w:ascii="Calibri" w:hAnsi="Calibri"/>
          <w:b/>
        </w:rPr>
        <w:t xml:space="preserve">nie mniej niż </w:t>
      </w:r>
      <w:r w:rsidR="003A02CE" w:rsidRPr="006B53B3">
        <w:rPr>
          <w:rFonts w:ascii="Calibri" w:hAnsi="Calibri"/>
          <w:b/>
        </w:rPr>
        <w:t>60</w:t>
      </w:r>
      <w:r w:rsidR="00283543" w:rsidRPr="006B53B3">
        <w:rPr>
          <w:rFonts w:ascii="Calibri" w:hAnsi="Calibri"/>
          <w:b/>
        </w:rPr>
        <w:t xml:space="preserve"> miesięcy) okres gwarancji na wykonane roboty, </w:t>
      </w:r>
      <w:r w:rsidR="0067656F" w:rsidRPr="006B53B3">
        <w:rPr>
          <w:rFonts w:ascii="Calibri" w:hAnsi="Calibri"/>
          <w:b/>
        </w:rPr>
        <w:t xml:space="preserve">licząc od dnia podpisania protokołu odbioru końcowego </w:t>
      </w:r>
      <w:r w:rsidR="0035515E" w:rsidRPr="006B53B3">
        <w:rPr>
          <w:rFonts w:ascii="Calibri" w:hAnsi="Calibri"/>
          <w:b/>
        </w:rPr>
        <w:t>robót poświadczonego protokołem odbioru końcowego.</w:t>
      </w:r>
    </w:p>
    <w:p w:rsidR="003A3E22" w:rsidRPr="00A152AA" w:rsidRDefault="003C133F" w:rsidP="0088381A">
      <w:pPr>
        <w:pStyle w:val="Zwykytekst"/>
        <w:keepNext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6B53B3">
        <w:rPr>
          <w:rFonts w:ascii="Calibri" w:hAnsi="Calibri" w:cs="Times New Roman"/>
          <w:b/>
        </w:rPr>
        <w:t>8</w:t>
      </w:r>
      <w:r w:rsidR="00055152" w:rsidRPr="006B53B3">
        <w:rPr>
          <w:rFonts w:ascii="Calibri" w:hAnsi="Calibri" w:cs="Times New Roman"/>
          <w:b/>
        </w:rPr>
        <w:t>.</w:t>
      </w:r>
      <w:r w:rsidR="00715AE5" w:rsidRPr="006B53B3">
        <w:rPr>
          <w:rFonts w:ascii="Calibri" w:hAnsi="Calibri" w:cs="Times New Roman"/>
          <w:b/>
        </w:rPr>
        <w:tab/>
      </w:r>
      <w:r w:rsidR="00B95FB1" w:rsidRPr="006B53B3">
        <w:rPr>
          <w:rFonts w:ascii="Calibri" w:hAnsi="Calibri" w:cs="Times New Roman"/>
          <w:b/>
        </w:rPr>
        <w:t>Oświadczamy</w:t>
      </w:r>
      <w:r w:rsidR="00B95FB1" w:rsidRPr="006B53B3">
        <w:rPr>
          <w:rFonts w:ascii="Calibri" w:hAnsi="Calibri" w:cs="Times New Roman"/>
        </w:rPr>
        <w:t>, że z</w:t>
      </w:r>
      <w:r w:rsidR="008402FB" w:rsidRPr="006B53B3">
        <w:rPr>
          <w:rFonts w:ascii="Calibri" w:hAnsi="Calibri" w:cs="Times New Roman"/>
        </w:rPr>
        <w:t>amówienie</w:t>
      </w:r>
      <w:r w:rsidR="00055152" w:rsidRPr="006B53B3">
        <w:rPr>
          <w:rFonts w:ascii="Calibri" w:hAnsi="Calibri" w:cs="Times New Roman"/>
        </w:rPr>
        <w:t xml:space="preserve"> zrealizujemy</w:t>
      </w:r>
      <w:r w:rsidR="00AE3900" w:rsidRPr="006B53B3">
        <w:rPr>
          <w:rFonts w:ascii="Calibri" w:hAnsi="Calibri" w:cs="Times New Roman"/>
        </w:rPr>
        <w:t>:</w:t>
      </w:r>
    </w:p>
    <w:p w:rsidR="003A3E22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lastRenderedPageBreak/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  <w:tr w:rsidR="00A152AA" w:rsidRPr="00A152AA" w:rsidTr="00F86FC0">
        <w:trPr>
          <w:trHeight w:val="420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2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3C3477">
        <w:rPr>
          <w:rFonts w:ascii="Calibri" w:hAnsi="Calibri"/>
          <w:b/>
          <w:sz w:val="20"/>
        </w:rPr>
        <w:t>14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4E2E14" w:rsidRPr="00A152AA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2018 r. poz. 2174,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C86793" w:rsidRPr="00A152AA" w:rsidRDefault="00C86793" w:rsidP="00C86793">
      <w:pPr>
        <w:spacing w:before="120"/>
        <w:ind w:left="596" w:hanging="596"/>
        <w:jc w:val="both"/>
        <w:rPr>
          <w:rFonts w:ascii="Calibri" w:hAnsi="Calibri" w:cs="Calibri"/>
          <w:b/>
          <w:sz w:val="20"/>
        </w:rPr>
      </w:pPr>
      <w:r w:rsidRPr="00A152AA">
        <w:rPr>
          <w:rFonts w:ascii="Calibri" w:hAnsi="Calibri" w:cs="Calibri"/>
          <w:b/>
          <w:sz w:val="20"/>
        </w:rPr>
        <w:t>13.</w:t>
      </w:r>
      <w:r w:rsidRPr="00A152AA">
        <w:rPr>
          <w:rFonts w:ascii="Calibri" w:hAnsi="Calibri" w:cs="Calibri"/>
          <w:sz w:val="20"/>
        </w:rPr>
        <w:tab/>
        <w:t>W przypadku wybrania naszej Oferty, przed podpisaniem umowy wniesiemy zabezpieczenie należytego wykonania umowy w wysokości 5% całkowitej ceny Oferty brutto, o której mowa w ust. 1.</w:t>
      </w:r>
    </w:p>
    <w:p w:rsidR="00653849" w:rsidRPr="00A152AA" w:rsidRDefault="00AE3900" w:rsidP="00653849">
      <w:pPr>
        <w:spacing w:before="120"/>
        <w:ind w:left="596" w:hanging="59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C86793" w:rsidRPr="00A152AA">
        <w:rPr>
          <w:rFonts w:ascii="Calibri" w:hAnsi="Calibri" w:cs="Calibri"/>
          <w:b/>
          <w:sz w:val="20"/>
        </w:rPr>
        <w:t>4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Default="00653849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C628CF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2) Oświadczenie </w:t>
      </w:r>
      <w:proofErr w:type="spellStart"/>
      <w:r>
        <w:rPr>
          <w:rFonts w:ascii="Calibri" w:hAnsi="Calibri" w:cs="Calibri"/>
          <w:sz w:val="20"/>
        </w:rPr>
        <w:t>ws</w:t>
      </w:r>
      <w:proofErr w:type="spellEnd"/>
      <w:r>
        <w:rPr>
          <w:rFonts w:ascii="Calibri" w:hAnsi="Calibri" w:cs="Calibri"/>
          <w:sz w:val="20"/>
        </w:rPr>
        <w:t>. w</w:t>
      </w:r>
      <w:bookmarkStart w:id="4" w:name="_GoBack"/>
      <w:bookmarkEnd w:id="4"/>
      <w:r>
        <w:rPr>
          <w:rFonts w:ascii="Calibri" w:hAnsi="Calibri" w:cs="Calibri"/>
          <w:sz w:val="20"/>
        </w:rPr>
        <w:t>ykluczenia,</w:t>
      </w:r>
    </w:p>
    <w:p w:rsidR="00AF26C6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3</w:t>
      </w:r>
      <w:r w:rsidR="00AF26C6" w:rsidRPr="00A152AA">
        <w:rPr>
          <w:rFonts w:ascii="Calibri" w:hAnsi="Calibri" w:cs="Calibri"/>
          <w:sz w:val="20"/>
        </w:rPr>
        <w:t>)</w:t>
      </w:r>
      <w:r w:rsidR="00AF26C6"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653849" w:rsidRPr="00A152AA" w:rsidRDefault="00C628CF" w:rsidP="00F86FC0">
      <w:pPr>
        <w:spacing w:before="120"/>
        <w:ind w:left="880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4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……………………….</w:t>
      </w:r>
      <w:r w:rsidR="00653849" w:rsidRPr="00A152AA">
        <w:rPr>
          <w:rFonts w:ascii="Calibri" w:hAnsi="Calibri" w:cs="Calibri"/>
          <w:sz w:val="20"/>
        </w:rPr>
        <w:t>……………</w:t>
      </w:r>
      <w:r w:rsidR="00C86793" w:rsidRPr="00A152AA">
        <w:rPr>
          <w:rFonts w:ascii="Calibri" w:hAnsi="Calibri" w:cs="Calibri"/>
          <w:sz w:val="20"/>
        </w:rPr>
        <w:t>…</w:t>
      </w:r>
    </w:p>
    <w:p w:rsidR="0088381A" w:rsidRPr="00A152AA" w:rsidRDefault="00C628CF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5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…………….………………………………………………………………………………………………………………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……………………..</w:t>
      </w:r>
      <w:r w:rsidR="00653849" w:rsidRPr="00A152AA">
        <w:rPr>
          <w:rFonts w:ascii="Calibri" w:hAnsi="Calibri" w:cs="Calibri"/>
          <w:sz w:val="20"/>
        </w:rPr>
        <w:t>……………….</w:t>
      </w:r>
    </w:p>
    <w:p w:rsidR="00743EB7" w:rsidRPr="00A152AA" w:rsidRDefault="00743EB7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4E2E14" w:rsidRPr="00A152AA" w:rsidRDefault="0035515E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743EB7" w:rsidRPr="00A152AA" w:rsidRDefault="00743EB7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88381A" w:rsidRPr="00A152AA" w:rsidRDefault="00AE3900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4E2E14" w:rsidRPr="00A152AA" w:rsidRDefault="004E2E14" w:rsidP="004E2E1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lastRenderedPageBreak/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Pr="00A152AA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>szczególności wymogi co do jej podpisania i złożenia, zostały szczegółowo opisane w SWZ.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4E2E14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9DE" w:rsidRDefault="009F69DE">
      <w:r>
        <w:separator/>
      </w:r>
    </w:p>
  </w:endnote>
  <w:endnote w:type="continuationSeparator" w:id="0">
    <w:p w:rsidR="009F69DE" w:rsidRDefault="009F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6B53B3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9DE" w:rsidRDefault="009F69DE">
      <w:r>
        <w:separator/>
      </w:r>
    </w:p>
  </w:footnote>
  <w:footnote w:type="continuationSeparator" w:id="0">
    <w:p w:rsidR="009F69DE" w:rsidRDefault="009F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B0"/>
    <w:rsid w:val="00003421"/>
    <w:rsid w:val="00004D40"/>
    <w:rsid w:val="000117CF"/>
    <w:rsid w:val="00014DD8"/>
    <w:rsid w:val="00055152"/>
    <w:rsid w:val="00062A41"/>
    <w:rsid w:val="00066D9C"/>
    <w:rsid w:val="00072764"/>
    <w:rsid w:val="00074073"/>
    <w:rsid w:val="00074D9D"/>
    <w:rsid w:val="00074FB3"/>
    <w:rsid w:val="0007536C"/>
    <w:rsid w:val="0008291A"/>
    <w:rsid w:val="0009310E"/>
    <w:rsid w:val="00097294"/>
    <w:rsid w:val="000B697E"/>
    <w:rsid w:val="000B7F8C"/>
    <w:rsid w:val="000D1B60"/>
    <w:rsid w:val="000D49B9"/>
    <w:rsid w:val="000E0B3B"/>
    <w:rsid w:val="000E72B0"/>
    <w:rsid w:val="000F456D"/>
    <w:rsid w:val="00105571"/>
    <w:rsid w:val="00106213"/>
    <w:rsid w:val="001151FC"/>
    <w:rsid w:val="001406C6"/>
    <w:rsid w:val="00147FB1"/>
    <w:rsid w:val="0015184E"/>
    <w:rsid w:val="001565DF"/>
    <w:rsid w:val="00157628"/>
    <w:rsid w:val="00157A20"/>
    <w:rsid w:val="00175928"/>
    <w:rsid w:val="00197960"/>
    <w:rsid w:val="001A78FE"/>
    <w:rsid w:val="001C5C31"/>
    <w:rsid w:val="001C6CF5"/>
    <w:rsid w:val="001E4FC2"/>
    <w:rsid w:val="001F0B9D"/>
    <w:rsid w:val="001F75AD"/>
    <w:rsid w:val="00211CFD"/>
    <w:rsid w:val="002132E7"/>
    <w:rsid w:val="002339E8"/>
    <w:rsid w:val="00234490"/>
    <w:rsid w:val="00242DB7"/>
    <w:rsid w:val="002448B4"/>
    <w:rsid w:val="00250FDA"/>
    <w:rsid w:val="002522E1"/>
    <w:rsid w:val="00252A9F"/>
    <w:rsid w:val="0025741E"/>
    <w:rsid w:val="002626BA"/>
    <w:rsid w:val="00266026"/>
    <w:rsid w:val="00283543"/>
    <w:rsid w:val="0028439A"/>
    <w:rsid w:val="00286C8A"/>
    <w:rsid w:val="00294E25"/>
    <w:rsid w:val="002A1D88"/>
    <w:rsid w:val="002A3DC6"/>
    <w:rsid w:val="002A4E83"/>
    <w:rsid w:val="002B533E"/>
    <w:rsid w:val="002B6F95"/>
    <w:rsid w:val="002D7CE6"/>
    <w:rsid w:val="003146E4"/>
    <w:rsid w:val="003400F5"/>
    <w:rsid w:val="0034047E"/>
    <w:rsid w:val="00352992"/>
    <w:rsid w:val="0035461A"/>
    <w:rsid w:val="0035515E"/>
    <w:rsid w:val="00355343"/>
    <w:rsid w:val="00360B07"/>
    <w:rsid w:val="0037255D"/>
    <w:rsid w:val="003834B9"/>
    <w:rsid w:val="00391DB8"/>
    <w:rsid w:val="003950B1"/>
    <w:rsid w:val="003964AC"/>
    <w:rsid w:val="003A02CE"/>
    <w:rsid w:val="003A2E9E"/>
    <w:rsid w:val="003A3E22"/>
    <w:rsid w:val="003B51A9"/>
    <w:rsid w:val="003B7EAA"/>
    <w:rsid w:val="003C133F"/>
    <w:rsid w:val="003C3477"/>
    <w:rsid w:val="003D1EB0"/>
    <w:rsid w:val="003D1EC6"/>
    <w:rsid w:val="003F086A"/>
    <w:rsid w:val="003F181B"/>
    <w:rsid w:val="004109FE"/>
    <w:rsid w:val="00417C94"/>
    <w:rsid w:val="00426AC9"/>
    <w:rsid w:val="00427B24"/>
    <w:rsid w:val="00434495"/>
    <w:rsid w:val="00440E0D"/>
    <w:rsid w:val="00442A5D"/>
    <w:rsid w:val="00496A10"/>
    <w:rsid w:val="004D1848"/>
    <w:rsid w:val="004D6E8E"/>
    <w:rsid w:val="004D7788"/>
    <w:rsid w:val="004E1E6B"/>
    <w:rsid w:val="004E2E14"/>
    <w:rsid w:val="004E50D4"/>
    <w:rsid w:val="004F5BDE"/>
    <w:rsid w:val="0050378A"/>
    <w:rsid w:val="00512073"/>
    <w:rsid w:val="00513C06"/>
    <w:rsid w:val="00523B3F"/>
    <w:rsid w:val="00541B8D"/>
    <w:rsid w:val="005554EB"/>
    <w:rsid w:val="00555D86"/>
    <w:rsid w:val="00572F48"/>
    <w:rsid w:val="0058062A"/>
    <w:rsid w:val="00580EAD"/>
    <w:rsid w:val="00595179"/>
    <w:rsid w:val="005C2170"/>
    <w:rsid w:val="005C4DE5"/>
    <w:rsid w:val="005E369C"/>
    <w:rsid w:val="006046A0"/>
    <w:rsid w:val="00637327"/>
    <w:rsid w:val="00653849"/>
    <w:rsid w:val="00666D0D"/>
    <w:rsid w:val="0067656F"/>
    <w:rsid w:val="00677DE2"/>
    <w:rsid w:val="0068168C"/>
    <w:rsid w:val="00684DC6"/>
    <w:rsid w:val="00685343"/>
    <w:rsid w:val="00692720"/>
    <w:rsid w:val="006B0BEF"/>
    <w:rsid w:val="006B53B3"/>
    <w:rsid w:val="006B684F"/>
    <w:rsid w:val="006E7FF3"/>
    <w:rsid w:val="00706C08"/>
    <w:rsid w:val="00714CAD"/>
    <w:rsid w:val="00715AE5"/>
    <w:rsid w:val="00726EFF"/>
    <w:rsid w:val="007377EA"/>
    <w:rsid w:val="00743EB7"/>
    <w:rsid w:val="00754DC7"/>
    <w:rsid w:val="00757E17"/>
    <w:rsid w:val="0076047A"/>
    <w:rsid w:val="007767FF"/>
    <w:rsid w:val="00784029"/>
    <w:rsid w:val="00790BE2"/>
    <w:rsid w:val="007B4CDA"/>
    <w:rsid w:val="007C794A"/>
    <w:rsid w:val="007D1A8A"/>
    <w:rsid w:val="007D30D4"/>
    <w:rsid w:val="007D383B"/>
    <w:rsid w:val="007D68B0"/>
    <w:rsid w:val="007D7F02"/>
    <w:rsid w:val="007E3F60"/>
    <w:rsid w:val="007E5E32"/>
    <w:rsid w:val="007F084A"/>
    <w:rsid w:val="00815018"/>
    <w:rsid w:val="008160BF"/>
    <w:rsid w:val="00827698"/>
    <w:rsid w:val="008303C6"/>
    <w:rsid w:val="00832ABC"/>
    <w:rsid w:val="00833FA8"/>
    <w:rsid w:val="008359D4"/>
    <w:rsid w:val="008402FB"/>
    <w:rsid w:val="00840733"/>
    <w:rsid w:val="0084386F"/>
    <w:rsid w:val="008649FA"/>
    <w:rsid w:val="0087434F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F4216"/>
    <w:rsid w:val="0090002F"/>
    <w:rsid w:val="00942D15"/>
    <w:rsid w:val="00944E1B"/>
    <w:rsid w:val="00966432"/>
    <w:rsid w:val="0097506E"/>
    <w:rsid w:val="00983A15"/>
    <w:rsid w:val="009A0BC4"/>
    <w:rsid w:val="009A2B6B"/>
    <w:rsid w:val="009B5638"/>
    <w:rsid w:val="009C5F0E"/>
    <w:rsid w:val="009D5ACB"/>
    <w:rsid w:val="009E3B7C"/>
    <w:rsid w:val="009F69DE"/>
    <w:rsid w:val="00A1292A"/>
    <w:rsid w:val="00A152AA"/>
    <w:rsid w:val="00A25C9F"/>
    <w:rsid w:val="00A321AF"/>
    <w:rsid w:val="00A33B8A"/>
    <w:rsid w:val="00A406B9"/>
    <w:rsid w:val="00A722B0"/>
    <w:rsid w:val="00A9142B"/>
    <w:rsid w:val="00A9570F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21162"/>
    <w:rsid w:val="00B33AB4"/>
    <w:rsid w:val="00B44C38"/>
    <w:rsid w:val="00B45594"/>
    <w:rsid w:val="00B479F5"/>
    <w:rsid w:val="00B52C2C"/>
    <w:rsid w:val="00B65D7F"/>
    <w:rsid w:val="00B843E4"/>
    <w:rsid w:val="00B95FB1"/>
    <w:rsid w:val="00BA3F79"/>
    <w:rsid w:val="00BB1B56"/>
    <w:rsid w:val="00BC48E0"/>
    <w:rsid w:val="00BD3D55"/>
    <w:rsid w:val="00BF5472"/>
    <w:rsid w:val="00C037C1"/>
    <w:rsid w:val="00C1100F"/>
    <w:rsid w:val="00C2730A"/>
    <w:rsid w:val="00C628CF"/>
    <w:rsid w:val="00C667AE"/>
    <w:rsid w:val="00C67A7D"/>
    <w:rsid w:val="00C86598"/>
    <w:rsid w:val="00C86793"/>
    <w:rsid w:val="00C868A9"/>
    <w:rsid w:val="00C9110F"/>
    <w:rsid w:val="00C97AF8"/>
    <w:rsid w:val="00CB378E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7059"/>
    <w:rsid w:val="00D51358"/>
    <w:rsid w:val="00D54026"/>
    <w:rsid w:val="00D95AC8"/>
    <w:rsid w:val="00DB176B"/>
    <w:rsid w:val="00DB200F"/>
    <w:rsid w:val="00DC2C56"/>
    <w:rsid w:val="00DC2E78"/>
    <w:rsid w:val="00DD3DEC"/>
    <w:rsid w:val="00DF1D3B"/>
    <w:rsid w:val="00DF5213"/>
    <w:rsid w:val="00E10269"/>
    <w:rsid w:val="00E23706"/>
    <w:rsid w:val="00E345E3"/>
    <w:rsid w:val="00E36396"/>
    <w:rsid w:val="00E54129"/>
    <w:rsid w:val="00E54511"/>
    <w:rsid w:val="00E5679A"/>
    <w:rsid w:val="00E61C3B"/>
    <w:rsid w:val="00E62AE6"/>
    <w:rsid w:val="00E72CD6"/>
    <w:rsid w:val="00E73DDE"/>
    <w:rsid w:val="00E84223"/>
    <w:rsid w:val="00EB3566"/>
    <w:rsid w:val="00EC32AB"/>
    <w:rsid w:val="00EC7E7E"/>
    <w:rsid w:val="00ED6559"/>
    <w:rsid w:val="00EF303D"/>
    <w:rsid w:val="00EF4B74"/>
    <w:rsid w:val="00EF6B25"/>
    <w:rsid w:val="00F02963"/>
    <w:rsid w:val="00F12F17"/>
    <w:rsid w:val="00F13AD5"/>
    <w:rsid w:val="00F33D33"/>
    <w:rsid w:val="00F40E88"/>
    <w:rsid w:val="00F43A52"/>
    <w:rsid w:val="00F45880"/>
    <w:rsid w:val="00F60A86"/>
    <w:rsid w:val="00F612A5"/>
    <w:rsid w:val="00F86FC0"/>
    <w:rsid w:val="00F935C0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0D2DBE"/>
  <w15:docId w15:val="{58F8D17E-45AC-4F39-809F-5E95BD4A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tabs>
        <w:tab w:val="num" w:pos="0"/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tabs>
        <w:tab w:val="num" w:pos="283"/>
      </w:tabs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creator>Ewelina Skrzypik</dc:creator>
  <cp:lastModifiedBy>Ewelina Skrzypik - Nadleśnictwo Zwierzyniec</cp:lastModifiedBy>
  <cp:revision>14</cp:revision>
  <cp:lastPrinted>2020-11-09T08:52:00Z</cp:lastPrinted>
  <dcterms:created xsi:type="dcterms:W3CDTF">2021-04-28T09:26:00Z</dcterms:created>
  <dcterms:modified xsi:type="dcterms:W3CDTF">2022-06-17T12:24:00Z</dcterms:modified>
</cp:coreProperties>
</file>